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498B581A" wp14:editId="01BFB797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12C9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253D01C2" wp14:editId="30792FD7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31A47A5" wp14:editId="623B6D3D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734B3D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9C591D" w:rsidRDefault="009C591D" w:rsidP="00734B3D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734B3D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8912C9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8912C9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A67F87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A67F87"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="00A67F87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A03944">
        <w:trPr>
          <w:gridAfter w:val="1"/>
          <w:wAfter w:w="233" w:type="dxa"/>
          <w:trHeight w:val="851"/>
        </w:trPr>
        <w:tc>
          <w:tcPr>
            <w:tcW w:w="60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44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07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3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39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F46B6D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340702"/>
                <w:placeholder>
                  <w:docPart w:val="E65F8EDED71A48D38E23A28215BD19E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regionálnymi stratégiami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F46B6D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8491900"/>
                <w:placeholder>
                  <w:docPart w:val="D99C0970012E4F74A250B8C458E7E6A8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517A1A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43026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2190817"/>
            <w:placeholder>
              <w:docPart w:val="9389A2EDDC00446C9EC02F4F1B1696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26871051"/>
            <w:placeholder>
              <w:docPart w:val="4D2667EA69514C03A65CF21975F84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AA2F5B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496810"/>
            <w:placeholder>
              <w:docPart w:val="D3AF9DFAE085484FA82F341825D23CF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77267503"/>
            <w:placeholder>
              <w:docPart w:val="95F605E89DCD4D6AA85B89BB94284B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761"/>
        </w:trPr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134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285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A03944">
        <w:tc>
          <w:tcPr>
            <w:tcW w:w="15083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A03944"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701"/>
        </w:trPr>
        <w:tc>
          <w:tcPr>
            <w:tcW w:w="15083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F05E52" w:rsidRDefault="0041095F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13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0394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C06508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03944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A67F87" w:rsidRPr="00C05D70" w:rsidTr="008912C9">
        <w:trPr>
          <w:trHeight w:val="964"/>
          <w:jc w:val="center"/>
        </w:trPr>
        <w:tc>
          <w:tcPr>
            <w:tcW w:w="4106" w:type="dxa"/>
            <w:vAlign w:val="center"/>
          </w:tcPr>
          <w:p w:rsidR="00A67F87" w:rsidRPr="00C05D70" w:rsidRDefault="00A67F87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A67F87" w:rsidRPr="00E52A48" w:rsidRDefault="00A67F87" w:rsidP="008912C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8912C9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na prioritné oblasti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Pr="00C05D70" w:rsidRDefault="00F46B6D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142B79A2734D4DBDB45A09FA2F502087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centrám odborného vzdelávania a prípravy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F46B6D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37234677"/>
                <w:placeholder>
                  <w:docPart w:val="20338AFC36494DF3B93C73A411ACA0B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F46B6D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30756961"/>
                <w:placeholder>
                  <w:docPart w:val="2C8BCE53119A4B179F3BB1E028FC721D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F46B6D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69042840"/>
                <w:placeholder>
                  <w:docPart w:val="42DB93770A9A4CB0A65A7FFA82109FB0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/>
        </w:tc>
        <w:tc>
          <w:tcPr>
            <w:tcW w:w="115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/>
        </w:tc>
        <w:tc>
          <w:tcPr>
            <w:tcW w:w="115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F46B6D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99435785"/>
                <w:placeholder>
                  <w:docPart w:val="1A4A29F02C6549E0A7DCD4B2679ECEA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5D230B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79220389"/>
            <w:placeholder>
              <w:docPart w:val="CDCAF116D8284C849BAC4A592326180A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8131E5" w:rsidRPr="00C05D70" w:rsidTr="008912C9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68279302"/>
            <w:placeholder>
              <w:docPart w:val="8E9E55EDC23F4BBFB4D55805F868F749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 A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COVP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A4E8E6D29DD414EA99AB0CC3CF56696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 B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stredných odborných škôl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0107599"/>
            <w:placeholder>
              <w:docPart w:val="83A6DD7170D94187B11588482D26DA7E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stredného odborného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8CC569375EEB4EDAAD719F167C58D67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24630B67B124413D8F4FD118E6E30931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1759509"/>
            <w:placeholder>
              <w:docPart w:val="96A5B7CEE5FC493684AFB5EA7D245C5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5954789"/>
            <w:placeholder>
              <w:docPart w:val="7C2F562DE54A4A389C19FD817DAFC4D5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7150336"/>
            <w:placeholder>
              <w:docPart w:val="20F14CEFC75D4B96A2039D196D5224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2754212"/>
            <w:placeholder>
              <w:docPart w:val="5595020B7287409E8B6755C32868BFE4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43026B" w:rsidRDefault="0043026B"/>
    <w:p w:rsidR="0043026B" w:rsidRDefault="0043026B"/>
    <w:p w:rsidR="0043026B" w:rsidRDefault="0043026B"/>
    <w:p w:rsidR="0043026B" w:rsidRDefault="0043026B"/>
    <w:p w:rsidR="0043026B" w:rsidRDefault="0043026B" w:rsidP="0043026B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9"/>
        <w:tblW w:w="4950" w:type="pct"/>
        <w:tblLook w:val="04A0" w:firstRow="1" w:lastRow="0" w:firstColumn="1" w:lastColumn="0" w:noHBand="0" w:noVBand="1"/>
      </w:tblPr>
      <w:tblGrid>
        <w:gridCol w:w="1652"/>
        <w:gridCol w:w="9357"/>
        <w:gridCol w:w="1135"/>
        <w:gridCol w:w="1990"/>
        <w:gridCol w:w="1093"/>
      </w:tblGrid>
      <w:tr w:rsidR="0043026B" w:rsidTr="0043026B"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regionálnymi stratégiami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 Súlad projektu s horizontálnym princípom nediskriminácia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1.4 Zameranie projektu na prioritné oblasti vzdelávania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Príspevok projektu k centrám odborného vzdelávania a prípravy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1.6 Príspevok projektu k integrovaným operáciám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43026B" w:rsidTr="00FF7324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</w:tr>
      <w:tr w:rsidR="0043026B" w:rsidTr="00FF7324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13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2.4A Príspevok projektu k zvyšovaniu kvality a zlepšeniu infraštruktúry COVP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2.4B Príspevok projektu k zvyšovaniu kvality a zlepšeniu infraštruktúry stredných odborných škôl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2.5 Príspevok k sociálnym aspektom stredného odborného vzdelávania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43026B" w:rsidTr="0043026B">
        <w:tc>
          <w:tcPr>
            <w:tcW w:w="385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C36B8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A03944" w:rsidRPr="00B60573" w:rsidRDefault="00A03944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F05E52" w:rsidRDefault="00A03944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29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A03944" w:rsidRPr="00C05D70" w:rsidRDefault="00A03944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A03944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06508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Pr="00C06508">
              <w:rPr>
                <w:rFonts w:ascii="Arial" w:hAnsi="Arial" w:cs="Arial"/>
                <w:szCs w:val="24"/>
              </w:rPr>
              <w:t xml:space="preserve">, 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891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74" w:rsidRDefault="00475A74" w:rsidP="009B44B8">
      <w:pPr>
        <w:spacing w:after="0" w:line="240" w:lineRule="auto"/>
      </w:pPr>
      <w:r>
        <w:separator/>
      </w:r>
    </w:p>
  </w:endnote>
  <w:end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4A0E06" w:rsidP="004A0E0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F86654">
      <w:rPr>
        <w:rFonts w:ascii="Arial" w:hAnsi="Arial" w:cs="Arial"/>
        <w:sz w:val="16"/>
        <w:szCs w:val="16"/>
      </w:rPr>
      <w:t>10</w:t>
    </w:r>
    <w:ins w:id="2" w:author="OM" w:date="2020-02-24T10:09:00Z">
      <w:r w:rsidR="00E5085A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8093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80933">
          <w:rPr>
            <w:rFonts w:ascii="Arial" w:hAnsi="Arial" w:cs="Arial"/>
            <w:sz w:val="16"/>
            <w:szCs w:val="16"/>
          </w:rPr>
          <w:fldChar w:fldCharType="begin"/>
        </w:r>
        <w:r w:rsidR="00AE6EF6" w:rsidRPr="0058093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80933">
          <w:rPr>
            <w:rFonts w:ascii="Arial" w:hAnsi="Arial" w:cs="Arial"/>
            <w:sz w:val="16"/>
            <w:szCs w:val="16"/>
          </w:rPr>
          <w:fldChar w:fldCharType="separate"/>
        </w:r>
        <w:r w:rsidR="00F46B6D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8093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06" w:rsidRDefault="004A0E0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F86654">
      <w:rPr>
        <w:rFonts w:ascii="Arial" w:hAnsi="Arial" w:cs="Arial"/>
        <w:sz w:val="16"/>
        <w:szCs w:val="16"/>
      </w:rPr>
      <w:t>10</w:t>
    </w:r>
    <w:ins w:id="3" w:author="OM" w:date="2020-02-24T10:09:00Z">
      <w:r w:rsidR="00E5085A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74" w:rsidRDefault="00475A74" w:rsidP="009B44B8">
      <w:pPr>
        <w:spacing w:after="0" w:line="240" w:lineRule="auto"/>
      </w:pPr>
      <w:r>
        <w:separator/>
      </w:r>
    </w:p>
  </w:footnote>
  <w:foot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734B3D" w:rsidRDefault="00734B3D" w:rsidP="00734B3D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03944">
        <w:rPr>
          <w:rFonts w:ascii="Arial" w:hAnsi="Arial" w:cs="Arial"/>
          <w:sz w:val="16"/>
          <w:szCs w:val="16"/>
        </w:rPr>
        <w:t xml:space="preserve"> 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AA2F5B" w:rsidRDefault="00AA2F5B" w:rsidP="006C0BC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C3412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E81D0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C34F6">
        <w:rPr>
          <w:rFonts w:ascii="Arial" w:hAnsi="Arial" w:cs="Arial"/>
          <w:sz w:val="16"/>
          <w:szCs w:val="16"/>
        </w:rPr>
        <w:t xml:space="preserve">právne </w:t>
      </w:r>
      <w:r w:rsidR="00E81D0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53:00Z">
        <w:r w:rsidR="00F46B6D" w:rsidRPr="00F46B6D">
          <w:rPr>
            <w:rFonts w:ascii="Arial" w:hAnsi="Arial" w:cs="Arial"/>
            <w:sz w:val="16"/>
            <w:szCs w:val="16"/>
          </w:rPr>
          <w:t xml:space="preserve"> </w:t>
        </w:r>
        <w:r w:rsidR="00F46B6D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8">
    <w:p w:rsidR="00AE6EF6" w:rsidRDefault="00AE6EF6" w:rsidP="00C06508">
      <w:pPr>
        <w:pStyle w:val="Textpoznmkypodiarou"/>
        <w:jc w:val="both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C06508" w:rsidRPr="009F1B0E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 w:rsidRP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</w:p>
  </w:footnote>
  <w:footnote w:id="12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03944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03944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C36B8D">
        <w:rPr>
          <w:rFonts w:ascii="Arial" w:hAnsi="Arial" w:cs="Arial"/>
          <w:color w:val="000000" w:themeColor="text1"/>
          <w:sz w:val="16"/>
          <w:szCs w:val="16"/>
        </w:rPr>
        <w:t>32</w:t>
      </w:r>
      <w:r w:rsidR="00C36B8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19C2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5BBF"/>
    <w:rsid w:val="000B77A7"/>
    <w:rsid w:val="000C53F2"/>
    <w:rsid w:val="000D39BE"/>
    <w:rsid w:val="000E371D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770F5"/>
    <w:rsid w:val="001858E8"/>
    <w:rsid w:val="001941BE"/>
    <w:rsid w:val="00197270"/>
    <w:rsid w:val="001A37BB"/>
    <w:rsid w:val="001B0248"/>
    <w:rsid w:val="001B3EF8"/>
    <w:rsid w:val="001F0C07"/>
    <w:rsid w:val="002139AE"/>
    <w:rsid w:val="0022265F"/>
    <w:rsid w:val="00244C1F"/>
    <w:rsid w:val="002452DA"/>
    <w:rsid w:val="0024799D"/>
    <w:rsid w:val="002517F7"/>
    <w:rsid w:val="00251EA4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D28A7"/>
    <w:rsid w:val="003106FF"/>
    <w:rsid w:val="00311214"/>
    <w:rsid w:val="003129A7"/>
    <w:rsid w:val="003156CE"/>
    <w:rsid w:val="00317176"/>
    <w:rsid w:val="003205CE"/>
    <w:rsid w:val="00323FF3"/>
    <w:rsid w:val="003377A7"/>
    <w:rsid w:val="003413E7"/>
    <w:rsid w:val="003503DB"/>
    <w:rsid w:val="00357D01"/>
    <w:rsid w:val="003639C8"/>
    <w:rsid w:val="003739C8"/>
    <w:rsid w:val="00381F33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1281A"/>
    <w:rsid w:val="0043026B"/>
    <w:rsid w:val="00456E14"/>
    <w:rsid w:val="004669CF"/>
    <w:rsid w:val="00473BF7"/>
    <w:rsid w:val="004748A9"/>
    <w:rsid w:val="00475A74"/>
    <w:rsid w:val="004841E3"/>
    <w:rsid w:val="004A0E06"/>
    <w:rsid w:val="004B0BB8"/>
    <w:rsid w:val="004B5E2C"/>
    <w:rsid w:val="004C16E7"/>
    <w:rsid w:val="004C34F6"/>
    <w:rsid w:val="004D176E"/>
    <w:rsid w:val="004D1EEA"/>
    <w:rsid w:val="0050389C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542E6"/>
    <w:rsid w:val="00561A53"/>
    <w:rsid w:val="00563A26"/>
    <w:rsid w:val="00576E70"/>
    <w:rsid w:val="00580933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0BC8"/>
    <w:rsid w:val="006C4992"/>
    <w:rsid w:val="006C5281"/>
    <w:rsid w:val="006D149B"/>
    <w:rsid w:val="006D5D4D"/>
    <w:rsid w:val="00700482"/>
    <w:rsid w:val="0070283F"/>
    <w:rsid w:val="00712611"/>
    <w:rsid w:val="00712F7D"/>
    <w:rsid w:val="0071726E"/>
    <w:rsid w:val="0072173B"/>
    <w:rsid w:val="00734B3D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7F661C"/>
    <w:rsid w:val="008131E5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12C9"/>
    <w:rsid w:val="008937F6"/>
    <w:rsid w:val="008A3E94"/>
    <w:rsid w:val="008A7DBF"/>
    <w:rsid w:val="008B4E86"/>
    <w:rsid w:val="008C2671"/>
    <w:rsid w:val="009175AF"/>
    <w:rsid w:val="00944BAA"/>
    <w:rsid w:val="00947840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91D"/>
    <w:rsid w:val="009C5B23"/>
    <w:rsid w:val="009E1DAF"/>
    <w:rsid w:val="009E7FE9"/>
    <w:rsid w:val="009F1B0E"/>
    <w:rsid w:val="009F3D26"/>
    <w:rsid w:val="00A0011D"/>
    <w:rsid w:val="00A03944"/>
    <w:rsid w:val="00A07B8E"/>
    <w:rsid w:val="00A11A08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67F87"/>
    <w:rsid w:val="00A72107"/>
    <w:rsid w:val="00A75FBD"/>
    <w:rsid w:val="00A80A00"/>
    <w:rsid w:val="00A83B90"/>
    <w:rsid w:val="00A853A5"/>
    <w:rsid w:val="00A9035D"/>
    <w:rsid w:val="00A93A95"/>
    <w:rsid w:val="00AA2F5B"/>
    <w:rsid w:val="00AB1B6E"/>
    <w:rsid w:val="00AC3412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D3EFB"/>
    <w:rsid w:val="00BE6E68"/>
    <w:rsid w:val="00BE764E"/>
    <w:rsid w:val="00C05D70"/>
    <w:rsid w:val="00C06508"/>
    <w:rsid w:val="00C267D4"/>
    <w:rsid w:val="00C36B8D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D1287"/>
    <w:rsid w:val="00CE0D6E"/>
    <w:rsid w:val="00D0570A"/>
    <w:rsid w:val="00D0779C"/>
    <w:rsid w:val="00D14CF2"/>
    <w:rsid w:val="00D227FA"/>
    <w:rsid w:val="00D5276D"/>
    <w:rsid w:val="00D579BA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EBC"/>
    <w:rsid w:val="00E45FED"/>
    <w:rsid w:val="00E5085A"/>
    <w:rsid w:val="00E52A48"/>
    <w:rsid w:val="00E55862"/>
    <w:rsid w:val="00E81D0A"/>
    <w:rsid w:val="00E83D82"/>
    <w:rsid w:val="00E9249D"/>
    <w:rsid w:val="00E94384"/>
    <w:rsid w:val="00EA7774"/>
    <w:rsid w:val="00EB1FDC"/>
    <w:rsid w:val="00EC6DF3"/>
    <w:rsid w:val="00ED45FB"/>
    <w:rsid w:val="00EE12F8"/>
    <w:rsid w:val="00EF1B39"/>
    <w:rsid w:val="00EF23AD"/>
    <w:rsid w:val="00F0092F"/>
    <w:rsid w:val="00F05E52"/>
    <w:rsid w:val="00F11E54"/>
    <w:rsid w:val="00F120FB"/>
    <w:rsid w:val="00F12F08"/>
    <w:rsid w:val="00F147E9"/>
    <w:rsid w:val="00F169A7"/>
    <w:rsid w:val="00F24DF9"/>
    <w:rsid w:val="00F360A0"/>
    <w:rsid w:val="00F46B6D"/>
    <w:rsid w:val="00F60BA7"/>
    <w:rsid w:val="00F6568E"/>
    <w:rsid w:val="00F72158"/>
    <w:rsid w:val="00F77B50"/>
    <w:rsid w:val="00F80307"/>
    <w:rsid w:val="00F84B30"/>
    <w:rsid w:val="00F86654"/>
    <w:rsid w:val="00F95E11"/>
    <w:rsid w:val="00FB0AB2"/>
    <w:rsid w:val="00FC2EA4"/>
    <w:rsid w:val="00FC600A"/>
    <w:rsid w:val="00FD028A"/>
    <w:rsid w:val="00FE0EF9"/>
    <w:rsid w:val="00FF4838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0281B6D1-F676-4DE7-965E-009D273D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uiPriority w:val="39"/>
    <w:rsid w:val="0043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65F8EDED71A48D38E23A28215BD1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38972-BE5B-404B-A712-4E7F5DDFDBB8}"/>
      </w:docPartPr>
      <w:docPartBody>
        <w:p w:rsidR="003C4E60" w:rsidRDefault="00B86D99" w:rsidP="00B86D99">
          <w:pPr>
            <w:pStyle w:val="E65F8EDED71A48D38E23A28215BD19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9C0970012E4F74A250B8C458E7E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A325FB-82C2-4968-92A6-6F0666C37608}"/>
      </w:docPartPr>
      <w:docPartBody>
        <w:p w:rsidR="003C4E60" w:rsidRDefault="00B86D99" w:rsidP="00B86D99">
          <w:pPr>
            <w:pStyle w:val="D99C0970012E4F74A250B8C458E7E6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89A2EDDC00446C9EC02F4F1B1696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30786-388B-47EC-999A-89D323F0BD45}"/>
      </w:docPartPr>
      <w:docPartBody>
        <w:p w:rsidR="003C4E60" w:rsidRDefault="00B86D99" w:rsidP="00B86D99">
          <w:pPr>
            <w:pStyle w:val="9389A2EDDC00446C9EC02F4F1B1696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D2667EA69514C03A65CF21975F84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58A30-01D4-4793-8568-F4F9449A57E8}"/>
      </w:docPartPr>
      <w:docPartBody>
        <w:p w:rsidR="003C4E60" w:rsidRDefault="00B86D99" w:rsidP="00B86D99">
          <w:pPr>
            <w:pStyle w:val="4D2667EA69514C03A65CF21975F84EE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3AF9DFAE085484FA82F341825D23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431FC-FA40-4BB0-9A84-46ACF3ADA97C}"/>
      </w:docPartPr>
      <w:docPartBody>
        <w:p w:rsidR="003C4E60" w:rsidRDefault="00B86D99" w:rsidP="00B86D99">
          <w:pPr>
            <w:pStyle w:val="D3AF9DFAE085484FA82F341825D23CF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F605E89DCD4D6AA85B89BB94284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380F59-3C7A-4257-800B-35568C6E1D90}"/>
      </w:docPartPr>
      <w:docPartBody>
        <w:p w:rsidR="003C4E60" w:rsidRDefault="00B86D99" w:rsidP="00B86D99">
          <w:pPr>
            <w:pStyle w:val="95F605E89DCD4D6AA85B89BB94284B7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2B79A2734D4DBDB45A09FA2F502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A027F-AC61-452A-AD01-3C2E06B9E503}"/>
      </w:docPartPr>
      <w:docPartBody>
        <w:p w:rsidR="003C4E60" w:rsidRDefault="00B86D99" w:rsidP="00B86D99">
          <w:pPr>
            <w:pStyle w:val="142B79A2734D4DBDB45A09FA2F50208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338AFC36494DF3B93C73A411ACA0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1CAE7-E531-4E42-B045-31118CB0C389}"/>
      </w:docPartPr>
      <w:docPartBody>
        <w:p w:rsidR="003C4E60" w:rsidRDefault="00B86D99" w:rsidP="00B86D99">
          <w:pPr>
            <w:pStyle w:val="20338AFC36494DF3B93C73A411ACA0B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C8BCE53119A4B179F3BB1E028FC7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4CC8F5-B8D0-43F6-A310-85DA536B7A5A}"/>
      </w:docPartPr>
      <w:docPartBody>
        <w:p w:rsidR="003C4E60" w:rsidRDefault="00B86D99" w:rsidP="00B86D99">
          <w:pPr>
            <w:pStyle w:val="2C8BCE53119A4B179F3BB1E028FC72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2DB93770A9A4CB0A65A7FFA82109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5B1450-4CE2-41BB-92F9-3980588268EB}"/>
      </w:docPartPr>
      <w:docPartBody>
        <w:p w:rsidR="003C4E60" w:rsidRDefault="00B86D99" w:rsidP="00B86D99">
          <w:pPr>
            <w:pStyle w:val="42DB93770A9A4CB0A65A7FFA82109F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4A29F02C6549E0A7DCD4B2679EC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D5068-14C7-4DF4-BB81-4EF86AF1F3CA}"/>
      </w:docPartPr>
      <w:docPartBody>
        <w:p w:rsidR="003C4E60" w:rsidRDefault="00B86D99" w:rsidP="00B86D99">
          <w:pPr>
            <w:pStyle w:val="1A4A29F02C6549E0A7DCD4B2679ECE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DCAF116D8284C849BAC4A5923261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EFE3D3-199A-41EA-ACAF-C58C3C9F26CE}"/>
      </w:docPartPr>
      <w:docPartBody>
        <w:p w:rsidR="003C4E60" w:rsidRDefault="00B86D99" w:rsidP="00B86D99">
          <w:pPr>
            <w:pStyle w:val="CDCAF116D8284C849BAC4A59232618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9E55EDC23F4BBFB4D55805F868F7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17106-0F13-4932-BC7C-60F492686974}"/>
      </w:docPartPr>
      <w:docPartBody>
        <w:p w:rsidR="003C4E60" w:rsidRDefault="00B86D99" w:rsidP="00B86D99">
          <w:pPr>
            <w:pStyle w:val="8E9E55EDC23F4BBFB4D55805F868F7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4E8E6D29DD414EA99AB0CC3CF566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6EAFB-310A-4481-B69B-7C014E003DEA}"/>
      </w:docPartPr>
      <w:docPartBody>
        <w:p w:rsidR="003C4E60" w:rsidRDefault="00B86D99" w:rsidP="00B86D99">
          <w:pPr>
            <w:pStyle w:val="2A4E8E6D29DD414EA99AB0CC3CF566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A6DD7170D94187B11588482D26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74F489-4267-4469-84B9-8705C313796E}"/>
      </w:docPartPr>
      <w:docPartBody>
        <w:p w:rsidR="003C4E60" w:rsidRDefault="00B86D99" w:rsidP="00B86D99">
          <w:pPr>
            <w:pStyle w:val="83A6DD7170D94187B11588482D26DA7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C569375EEB4EDAAD719F167C58D6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12FD6-5F04-42DB-9BE3-FF911EC69BF2}"/>
      </w:docPartPr>
      <w:docPartBody>
        <w:p w:rsidR="003C4E60" w:rsidRDefault="00B86D99" w:rsidP="00B86D99">
          <w:pPr>
            <w:pStyle w:val="8CC569375EEB4EDAAD719F167C58D67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630B67B124413D8F4FD118E6E309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B9139-B2DC-4F8E-AF6E-B9B7CC0364FD}"/>
      </w:docPartPr>
      <w:docPartBody>
        <w:p w:rsidR="003C4E60" w:rsidRDefault="00B86D99" w:rsidP="00B86D99">
          <w:pPr>
            <w:pStyle w:val="24630B67B124413D8F4FD118E6E309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A5B7CEE5FC493684AFB5EA7D245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A517A5-70D7-4D81-9421-5C3C280CD2DC}"/>
      </w:docPartPr>
      <w:docPartBody>
        <w:p w:rsidR="003C4E60" w:rsidRDefault="00B86D99" w:rsidP="00B86D99">
          <w:pPr>
            <w:pStyle w:val="96A5B7CEE5FC493684AFB5EA7D245C5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2F562DE54A4A389C19FD817DAFC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B16F-9ABB-47B7-AEE8-B4CF5163CBB9}"/>
      </w:docPartPr>
      <w:docPartBody>
        <w:p w:rsidR="003C4E60" w:rsidRDefault="00B86D99" w:rsidP="00B86D99">
          <w:pPr>
            <w:pStyle w:val="7C2F562DE54A4A389C19FD817DAFC4D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F14CEFC75D4B96A2039D196D5224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CB4247-552F-4A11-A901-3CD27D7CF410}"/>
      </w:docPartPr>
      <w:docPartBody>
        <w:p w:rsidR="003C4E60" w:rsidRDefault="00B86D99" w:rsidP="00B86D99">
          <w:pPr>
            <w:pStyle w:val="20F14CEFC75D4B96A2039D196D5224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95020B7287409E8B6755C32868BF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DC1F6F-765D-4410-82C3-B5AC9102AA97}"/>
      </w:docPartPr>
      <w:docPartBody>
        <w:p w:rsidR="003C4E60" w:rsidRDefault="00B86D99" w:rsidP="00B86D99">
          <w:pPr>
            <w:pStyle w:val="5595020B7287409E8B6755C32868BF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09512A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C4E60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A92109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63B7"/>
    <w:rsid w:val="00D77C82"/>
    <w:rsid w:val="00DA2332"/>
    <w:rsid w:val="00DC5BA3"/>
    <w:rsid w:val="00DD0B39"/>
    <w:rsid w:val="00E067C1"/>
    <w:rsid w:val="00E16E1C"/>
    <w:rsid w:val="00E62DBF"/>
    <w:rsid w:val="00EA4F76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512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247648643DB64BFBB2843796D9756966">
    <w:name w:val="247648643DB64BFBB2843796D9756966"/>
    <w:rsid w:val="00A92109"/>
  </w:style>
  <w:style w:type="paragraph" w:customStyle="1" w:styleId="63DCDFF9EB0C4D77A8EA93E8F004D632">
    <w:name w:val="63DCDFF9EB0C4D77A8EA93E8F004D632"/>
    <w:rsid w:val="00095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F1A94-8C4D-4420-94D4-383D3A06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1112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7437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11</cp:revision>
  <cp:lastPrinted>2017-11-27T07:57:00Z</cp:lastPrinted>
  <dcterms:created xsi:type="dcterms:W3CDTF">2019-05-23T10:01:00Z</dcterms:created>
  <dcterms:modified xsi:type="dcterms:W3CDTF">2020-02-28T07:53:00Z</dcterms:modified>
</cp:coreProperties>
</file>